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68389" w14:textId="2BBDA91F" w:rsidR="00000000" w:rsidRDefault="00E369DE">
      <w:r>
        <w:t>Continuous Eligibility for Children</w:t>
      </w:r>
    </w:p>
    <w:p w14:paraId="42C112FC" w14:textId="0FB0C48D" w:rsidR="00E369DE" w:rsidRDefault="00356A93" w:rsidP="00356A93">
      <w:pPr>
        <w:pStyle w:val="ListParagraph"/>
        <w:numPr>
          <w:ilvl w:val="0"/>
          <w:numId w:val="6"/>
        </w:numPr>
        <w:ind w:left="360"/>
      </w:pPr>
      <w:r>
        <w:t>Mandatory Continuous Eligibility for Hospitalized Children</w:t>
      </w:r>
    </w:p>
    <w:p w14:paraId="0B7105B4" w14:textId="4C64F241" w:rsidR="00356A93" w:rsidRDefault="00356A93" w:rsidP="00356A93">
      <w:r>
        <w:t>The s</w:t>
      </w:r>
      <w:r w:rsidR="008E06AB">
        <w:t>t</w:t>
      </w:r>
      <w:r>
        <w:t>ate provides Medicaid to a child eligibility under the infants and Children under Age 19 (42 CFR 435.118) eligibility group until the end of an inpatient stay for which inpatient services are covered, if the child:</w:t>
      </w:r>
    </w:p>
    <w:p w14:paraId="7B5B18B4" w14:textId="24141C0A" w:rsidR="00356A93" w:rsidRDefault="00356A93" w:rsidP="00356A93">
      <w:pPr>
        <w:pStyle w:val="ListParagraph"/>
        <w:numPr>
          <w:ilvl w:val="0"/>
          <w:numId w:val="7"/>
        </w:numPr>
      </w:pPr>
      <w:r>
        <w:t>Was receiving inpatient services covered by Medicaid on the date the child be comes ineligible under the eligibly group based on the child’s age; and</w:t>
      </w:r>
    </w:p>
    <w:p w14:paraId="0CC25118" w14:textId="434FF6EE" w:rsidR="00356A93" w:rsidRDefault="00356A93" w:rsidP="00356A93">
      <w:pPr>
        <w:pStyle w:val="ListParagraph"/>
        <w:numPr>
          <w:ilvl w:val="0"/>
          <w:numId w:val="7"/>
        </w:numPr>
      </w:pPr>
      <w:r>
        <w:t xml:space="preserve">Would remain eligibility but for attaining such age. </w:t>
      </w:r>
    </w:p>
    <w:p w14:paraId="133F296F" w14:textId="77777777" w:rsidR="00356A93" w:rsidRDefault="00356A93" w:rsidP="00356A93"/>
    <w:p w14:paraId="40E1A977" w14:textId="1AF5AA27" w:rsidR="00B53085" w:rsidRDefault="00B53085" w:rsidP="00356A93">
      <w:pPr>
        <w:pStyle w:val="ListParagraph"/>
        <w:numPr>
          <w:ilvl w:val="0"/>
          <w:numId w:val="6"/>
        </w:numPr>
        <w:ind w:left="360"/>
      </w:pPr>
      <w:del w:id="0" w:author="Caroline Haarmann" w:date="2023-06-28T13:13:00Z">
        <w:r w:rsidDel="00963BA0">
          <w:delText>Options for</w:delText>
        </w:r>
      </w:del>
      <w:ins w:id="1" w:author="Caroline Haarmann" w:date="2023-06-28T13:13:00Z">
        <w:r w:rsidR="00963BA0">
          <w:t>Mandatory</w:t>
        </w:r>
      </w:ins>
      <w:r>
        <w:t xml:space="preserve"> Continuous Eligibility for Children</w:t>
      </w:r>
    </w:p>
    <w:p w14:paraId="78F95CDD" w14:textId="116C75A9" w:rsidR="00B53085" w:rsidRDefault="00B53085" w:rsidP="00B53085">
      <w:pPr>
        <w:pStyle w:val="ListParagraph"/>
        <w:ind w:left="360"/>
      </w:pPr>
    </w:p>
    <w:p w14:paraId="53EE7A83" w14:textId="3EC43226" w:rsidR="00D37BF6" w:rsidRDefault="00B53085" w:rsidP="00AE473D">
      <w:r>
        <w:t xml:space="preserve">The state provides continuous eligibility to </w:t>
      </w:r>
      <w:ins w:id="2" w:author="Caroline Haarmann" w:date="2023-06-28T13:16:00Z">
        <w:r w:rsidR="00033BED">
          <w:t xml:space="preserve">all </w:t>
        </w:r>
      </w:ins>
      <w:r>
        <w:t>children</w:t>
      </w:r>
      <w:ins w:id="3" w:author="Caroline Haarmann" w:date="2023-06-28T13:17:00Z">
        <w:r w:rsidR="00033BED">
          <w:t xml:space="preserve"> under age 19 and that</w:t>
        </w:r>
      </w:ins>
      <w:del w:id="4" w:author="Caroline Haarmann" w:date="2023-06-28T13:16:00Z">
        <w:r w:rsidR="00AE473D" w:rsidDel="00033BED">
          <w:delText xml:space="preserve"> if the child</w:delText>
        </w:r>
      </w:del>
      <w:del w:id="5" w:author="Caroline Haarmann" w:date="2023-06-28T13:17:00Z">
        <w:r w:rsidR="00AE473D" w:rsidDel="00033BED">
          <w:delText>:</w:delText>
        </w:r>
      </w:del>
      <w:ins w:id="6" w:author="Caroline Haarmann" w:date="2023-06-28T13:17:00Z">
        <w:r w:rsidR="00033BED">
          <w:t>:</w:t>
        </w:r>
      </w:ins>
    </w:p>
    <w:p w14:paraId="4F44FB6B" w14:textId="11AD7125" w:rsidR="00D37BF6" w:rsidDel="00033BED" w:rsidRDefault="00D37BF6" w:rsidP="00D37BF6">
      <w:pPr>
        <w:pStyle w:val="ListParagraph"/>
        <w:numPr>
          <w:ilvl w:val="0"/>
          <w:numId w:val="15"/>
        </w:numPr>
        <w:rPr>
          <w:del w:id="7" w:author="Caroline Haarmann" w:date="2023-06-28T13:16:00Z"/>
        </w:rPr>
      </w:pPr>
      <w:del w:id="8" w:author="Caroline Haarmann" w:date="2023-06-28T13:16:00Z">
        <w:r w:rsidDel="00033BED">
          <w:delText>Yes</w:delText>
        </w:r>
      </w:del>
    </w:p>
    <w:p w14:paraId="7643C593" w14:textId="6442F529" w:rsidR="00D37BF6" w:rsidDel="00033BED" w:rsidRDefault="00B53085" w:rsidP="00D37BF6">
      <w:pPr>
        <w:pStyle w:val="ListParagraph"/>
        <w:numPr>
          <w:ilvl w:val="0"/>
          <w:numId w:val="15"/>
        </w:numPr>
        <w:rPr>
          <w:del w:id="9" w:author="Caroline Haarmann" w:date="2023-06-28T13:16:00Z"/>
        </w:rPr>
      </w:pPr>
      <w:del w:id="10" w:author="Caroline Haarmann" w:date="2023-06-28T13:16:00Z">
        <w:r w:rsidDel="00033BED">
          <w:delText>No</w:delText>
        </w:r>
      </w:del>
    </w:p>
    <w:p w14:paraId="54E2D632" w14:textId="77C40B6B" w:rsidR="00D37BF6" w:rsidDel="00033BED" w:rsidRDefault="00D37BF6" w:rsidP="00D37BF6">
      <w:pPr>
        <w:rPr>
          <w:del w:id="11" w:author="Caroline Haarmann" w:date="2023-06-28T13:16:00Z"/>
        </w:rPr>
      </w:pPr>
    </w:p>
    <w:p w14:paraId="2C82321C" w14:textId="216438B1" w:rsidR="00D37BF6" w:rsidDel="00033BED" w:rsidRDefault="00D37BF6" w:rsidP="00D37BF6">
      <w:pPr>
        <w:pStyle w:val="ListParagraph"/>
        <w:numPr>
          <w:ilvl w:val="0"/>
          <w:numId w:val="11"/>
        </w:numPr>
        <w:rPr>
          <w:del w:id="12" w:author="Caroline Haarmann" w:date="2023-06-28T13:17:00Z"/>
        </w:rPr>
      </w:pPr>
      <w:del w:id="13" w:author="Caroline Haarmann" w:date="2023-06-28T13:13:00Z">
        <w:r w:rsidDel="00963BA0">
          <w:delText>Continuous eligibility is provided to all children</w:delText>
        </w:r>
        <w:r w:rsidR="00B53085" w:rsidDel="00963BA0">
          <w:delText xml:space="preserve"> of the following age</w:delText>
        </w:r>
      </w:del>
    </w:p>
    <w:p w14:paraId="5BD697CC" w14:textId="694A942F" w:rsidR="00B53085" w:rsidDel="00963BA0" w:rsidRDefault="00B53085" w:rsidP="00D37BF6">
      <w:pPr>
        <w:pStyle w:val="ListParagraph"/>
        <w:numPr>
          <w:ilvl w:val="1"/>
          <w:numId w:val="16"/>
        </w:numPr>
        <w:rPr>
          <w:del w:id="14" w:author="Caroline Haarmann" w:date="2023-06-28T13:13:00Z"/>
        </w:rPr>
      </w:pPr>
      <w:del w:id="15" w:author="Caroline Haarmann" w:date="2023-06-28T13:13:00Z">
        <w:r w:rsidDel="00963BA0">
          <w:delText>Under age 19</w:delText>
        </w:r>
      </w:del>
    </w:p>
    <w:p w14:paraId="2A61A9AB" w14:textId="108ED715" w:rsidR="00B53085" w:rsidDel="00963BA0" w:rsidRDefault="00B53085" w:rsidP="00D37BF6">
      <w:pPr>
        <w:pStyle w:val="ListParagraph"/>
        <w:numPr>
          <w:ilvl w:val="1"/>
          <w:numId w:val="16"/>
        </w:numPr>
        <w:rPr>
          <w:del w:id="16" w:author="Caroline Haarmann" w:date="2023-06-28T13:13:00Z"/>
        </w:rPr>
      </w:pPr>
      <w:del w:id="17" w:author="Caroline Haarmann" w:date="2023-06-28T13:13:00Z">
        <w:r w:rsidDel="00963BA0">
          <w:delText>Under other age</w:delText>
        </w:r>
      </w:del>
    </w:p>
    <w:p w14:paraId="678D1236" w14:textId="36F70CCB" w:rsidR="00D37BF6" w:rsidDel="00033BED" w:rsidRDefault="00D37BF6" w:rsidP="00D37BF6">
      <w:pPr>
        <w:rPr>
          <w:del w:id="18" w:author="Caroline Haarmann" w:date="2023-06-28T13:16:00Z"/>
        </w:rPr>
      </w:pPr>
    </w:p>
    <w:p w14:paraId="69C731C1" w14:textId="7DDBEBEB" w:rsidR="00B53085" w:rsidRDefault="00B53085" w:rsidP="00AE473D">
      <w:pPr>
        <w:pStyle w:val="ListParagraph"/>
        <w:numPr>
          <w:ilvl w:val="0"/>
          <w:numId w:val="11"/>
        </w:numPr>
      </w:pPr>
      <w:r>
        <w:t>The continuous eligibility period begins on the effective date of the child’s most recent determination or redetermination of eligibility, and ends on the last day of the earlier of the following periods:</w:t>
      </w:r>
    </w:p>
    <w:p w14:paraId="5BD36451" w14:textId="35AD8E8C" w:rsidR="00B53085" w:rsidRDefault="00B53085" w:rsidP="00AE473D">
      <w:pPr>
        <w:pStyle w:val="ListParagraph"/>
        <w:numPr>
          <w:ilvl w:val="1"/>
          <w:numId w:val="11"/>
        </w:numPr>
        <w:rPr>
          <w:ins w:id="19" w:author="Caroline Haarmann" w:date="2023-06-28T13:14:00Z"/>
        </w:rPr>
      </w:pPr>
      <w:r>
        <w:t xml:space="preserve">The month that the </w:t>
      </w:r>
      <w:del w:id="20" w:author="Caroline Haarmann" w:date="2023-06-28T13:14:00Z">
        <w:r w:rsidDel="00033BED">
          <w:delText>child’s age exceeds the age limit to which this provision applies</w:delText>
        </w:r>
      </w:del>
      <w:ins w:id="21" w:author="Caroline Haarmann" w:date="2023-06-28T13:14:00Z">
        <w:r w:rsidR="00033BED">
          <w:t>child turns 19 years old</w:t>
        </w:r>
      </w:ins>
    </w:p>
    <w:p w14:paraId="5E4259FD" w14:textId="26C6DAF8" w:rsidR="00033BED" w:rsidRDefault="00033BED" w:rsidP="00AE473D">
      <w:pPr>
        <w:pStyle w:val="ListParagraph"/>
        <w:numPr>
          <w:ilvl w:val="1"/>
          <w:numId w:val="11"/>
        </w:numPr>
      </w:pPr>
      <w:ins w:id="22" w:author="Caroline Haarmann" w:date="2023-06-28T13:14:00Z">
        <w:r>
          <w:t>12 months</w:t>
        </w:r>
      </w:ins>
    </w:p>
    <w:p w14:paraId="04A7417C" w14:textId="60364A95" w:rsidR="00B53085" w:rsidDel="00033BED" w:rsidRDefault="00B53085" w:rsidP="00AE473D">
      <w:pPr>
        <w:pStyle w:val="ListParagraph"/>
        <w:numPr>
          <w:ilvl w:val="1"/>
          <w:numId w:val="11"/>
        </w:numPr>
        <w:rPr>
          <w:del w:id="23" w:author="Caroline Haarmann" w:date="2023-06-28T13:14:00Z"/>
        </w:rPr>
      </w:pPr>
      <w:del w:id="24" w:author="Caroline Haarmann" w:date="2023-06-28T13:14:00Z">
        <w:r w:rsidDel="00033BED">
          <w:delText>The end of the continuous eligibility period, which is:</w:delText>
        </w:r>
      </w:del>
    </w:p>
    <w:p w14:paraId="681478A8" w14:textId="098119E0" w:rsidR="00D37BF6" w:rsidDel="00033BED" w:rsidRDefault="00B53085" w:rsidP="00D37BF6">
      <w:pPr>
        <w:pStyle w:val="ListParagraph"/>
        <w:numPr>
          <w:ilvl w:val="2"/>
          <w:numId w:val="11"/>
        </w:numPr>
        <w:rPr>
          <w:del w:id="25" w:author="Caroline Haarmann" w:date="2023-06-28T13:14:00Z"/>
        </w:rPr>
      </w:pPr>
      <w:del w:id="26" w:author="Caroline Haarmann" w:date="2023-06-28T13:14:00Z">
        <w:r w:rsidDel="00033BED">
          <w:delText>12 months</w:delText>
        </w:r>
      </w:del>
    </w:p>
    <w:p w14:paraId="275D7281" w14:textId="19A24A4D" w:rsidR="00D37BF6" w:rsidDel="00033BED" w:rsidRDefault="00B53085" w:rsidP="00D37BF6">
      <w:pPr>
        <w:pStyle w:val="ListParagraph"/>
        <w:numPr>
          <w:ilvl w:val="2"/>
          <w:numId w:val="11"/>
        </w:numPr>
        <w:rPr>
          <w:del w:id="27" w:author="Caroline Haarmann" w:date="2023-06-28T13:14:00Z"/>
        </w:rPr>
      </w:pPr>
      <w:del w:id="28" w:author="Caroline Haarmann" w:date="2023-06-28T13:14:00Z">
        <w:r w:rsidDel="00033BED">
          <w:delText>Another period of continuous eligibility, not to exceed 12 month</w:delText>
        </w:r>
        <w:r w:rsidR="00D37BF6" w:rsidDel="00033BED">
          <w:delText xml:space="preserve">s.  </w:delText>
        </w:r>
      </w:del>
    </w:p>
    <w:p w14:paraId="7EE7C4FE" w14:textId="77777777" w:rsidR="00D37BF6" w:rsidRDefault="00D37BF6" w:rsidP="00D37BF6"/>
    <w:p w14:paraId="67D4D9B2" w14:textId="1FD772D7" w:rsidR="00B53085" w:rsidRDefault="00B53085" w:rsidP="00AE473D">
      <w:pPr>
        <w:pStyle w:val="ListParagraph"/>
        <w:numPr>
          <w:ilvl w:val="0"/>
          <w:numId w:val="11"/>
        </w:numPr>
      </w:pPr>
      <w:r w:rsidRPr="00AE473D">
        <w:t>Continuous eligibility is provided to children eligible under all mandatory and optional eligibility groups (excluding Medically Needy) who would otherwise lose eligibility because</w:t>
      </w:r>
      <w:r>
        <w:t xml:space="preserve"> of any change in circumstances, unless: </w:t>
      </w:r>
    </w:p>
    <w:p w14:paraId="42A670FD" w14:textId="2D04C532" w:rsidR="00B53085" w:rsidRDefault="00B53085" w:rsidP="00287512">
      <w:pPr>
        <w:pStyle w:val="ListParagraph"/>
        <w:numPr>
          <w:ilvl w:val="0"/>
          <w:numId w:val="14"/>
        </w:numPr>
      </w:pPr>
      <w:r w:rsidRPr="00E369DE">
        <w:t>The child dies.</w:t>
      </w:r>
      <w:r>
        <w:t xml:space="preserve"> </w:t>
      </w:r>
    </w:p>
    <w:p w14:paraId="6990D7A5" w14:textId="77777777" w:rsidR="00B53085" w:rsidRPr="00E369DE" w:rsidRDefault="00B53085" w:rsidP="00287512">
      <w:pPr>
        <w:pStyle w:val="ListParagraph"/>
        <w:numPr>
          <w:ilvl w:val="0"/>
          <w:numId w:val="14"/>
        </w:numPr>
      </w:pPr>
      <w:r w:rsidRPr="00E369DE">
        <w:t>The child or child’s representative requests a voluntary termination of eligibility;</w:t>
      </w:r>
    </w:p>
    <w:p w14:paraId="74ADC482" w14:textId="77777777" w:rsidR="00B53085" w:rsidRPr="00E369DE" w:rsidRDefault="00B53085" w:rsidP="00287512">
      <w:pPr>
        <w:pStyle w:val="ListParagraph"/>
        <w:numPr>
          <w:ilvl w:val="0"/>
          <w:numId w:val="14"/>
        </w:numPr>
      </w:pPr>
      <w:r w:rsidRPr="00E369DE">
        <w:t>The child ceases to be a resident of the state;</w:t>
      </w:r>
    </w:p>
    <w:p w14:paraId="49589AD3" w14:textId="388ACAC5" w:rsidR="00B53085" w:rsidRDefault="00B53085" w:rsidP="00287512">
      <w:pPr>
        <w:pStyle w:val="ListParagraph"/>
        <w:numPr>
          <w:ilvl w:val="0"/>
          <w:numId w:val="14"/>
        </w:numPr>
      </w:pPr>
      <w:r w:rsidRPr="00E369DE">
        <w:lastRenderedPageBreak/>
        <w:t>The</w:t>
      </w:r>
      <w:r>
        <w:t xml:space="preserve"> Medicaid</w:t>
      </w:r>
      <w:r w:rsidRPr="00E369DE">
        <w:t xml:space="preserve"> agency </w:t>
      </w:r>
      <w:r>
        <w:t>determines that eligibility was determined incorrectly at the most recent determination or redetermination of eligibility because of an agency error or fraud, abuse, or perjury attributed to the child or the child’s representative; or</w:t>
      </w:r>
    </w:p>
    <w:p w14:paraId="2556FCBF" w14:textId="56C6982B" w:rsidR="00E369DE" w:rsidRDefault="00B53085" w:rsidP="00287512">
      <w:pPr>
        <w:pStyle w:val="ListParagraph"/>
        <w:numPr>
          <w:ilvl w:val="0"/>
          <w:numId w:val="14"/>
        </w:numPr>
      </w:pPr>
      <w:r>
        <w:t xml:space="preserve">The child attains the maximum age specified in B. </w:t>
      </w:r>
    </w:p>
    <w:sectPr w:rsidR="00E369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271A3"/>
    <w:multiLevelType w:val="hybridMultilevel"/>
    <w:tmpl w:val="9C2255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9D35AA"/>
    <w:multiLevelType w:val="hybridMultilevel"/>
    <w:tmpl w:val="BBE846B4"/>
    <w:lvl w:ilvl="0" w:tplc="99F258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206B0"/>
    <w:multiLevelType w:val="hybridMultilevel"/>
    <w:tmpl w:val="561A9CB8"/>
    <w:lvl w:ilvl="0" w:tplc="E21E3C42">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CA4AB6"/>
    <w:multiLevelType w:val="hybridMultilevel"/>
    <w:tmpl w:val="E04EA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744B28"/>
    <w:multiLevelType w:val="hybridMultilevel"/>
    <w:tmpl w:val="E15E74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841D4F"/>
    <w:multiLevelType w:val="hybridMultilevel"/>
    <w:tmpl w:val="DE46B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D4D07"/>
    <w:multiLevelType w:val="hybridMultilevel"/>
    <w:tmpl w:val="9AF2BD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5B04DD"/>
    <w:multiLevelType w:val="hybridMultilevel"/>
    <w:tmpl w:val="7FC4E5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701DF0"/>
    <w:multiLevelType w:val="hybridMultilevel"/>
    <w:tmpl w:val="927C1824"/>
    <w:lvl w:ilvl="0" w:tplc="99F25852">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92149"/>
    <w:multiLevelType w:val="hybridMultilevel"/>
    <w:tmpl w:val="613CCF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C0851"/>
    <w:multiLevelType w:val="hybridMultilevel"/>
    <w:tmpl w:val="6AB4EBE8"/>
    <w:lvl w:ilvl="0" w:tplc="AC827830">
      <w:start w:val="1"/>
      <w:numFmt w:val="decimal"/>
      <w:lvlText w:val="(%1)"/>
      <w:lvlJc w:val="left"/>
      <w:pPr>
        <w:ind w:left="480" w:hanging="341"/>
      </w:pPr>
      <w:rPr>
        <w:rFonts w:ascii="Times New Roman" w:eastAsia="Times New Roman" w:hAnsi="Times New Roman" w:cs="Times New Roman" w:hint="default"/>
        <w:b w:val="0"/>
        <w:bCs w:val="0"/>
        <w:i w:val="0"/>
        <w:iCs w:val="0"/>
        <w:w w:val="100"/>
        <w:sz w:val="24"/>
        <w:szCs w:val="24"/>
        <w:lang w:val="en-US" w:eastAsia="en-US" w:bidi="ar-SA"/>
      </w:rPr>
    </w:lvl>
    <w:lvl w:ilvl="1" w:tplc="6FDEFBAE">
      <w:numFmt w:val="bullet"/>
      <w:lvlText w:val="•"/>
      <w:lvlJc w:val="left"/>
      <w:pPr>
        <w:ind w:left="1396" w:hanging="341"/>
      </w:pPr>
      <w:rPr>
        <w:rFonts w:hint="default"/>
        <w:lang w:val="en-US" w:eastAsia="en-US" w:bidi="ar-SA"/>
      </w:rPr>
    </w:lvl>
    <w:lvl w:ilvl="2" w:tplc="05C6B72E">
      <w:numFmt w:val="bullet"/>
      <w:lvlText w:val="•"/>
      <w:lvlJc w:val="left"/>
      <w:pPr>
        <w:ind w:left="2312" w:hanging="341"/>
      </w:pPr>
      <w:rPr>
        <w:rFonts w:hint="default"/>
        <w:lang w:val="en-US" w:eastAsia="en-US" w:bidi="ar-SA"/>
      </w:rPr>
    </w:lvl>
    <w:lvl w:ilvl="3" w:tplc="F954AAC4">
      <w:numFmt w:val="bullet"/>
      <w:lvlText w:val="•"/>
      <w:lvlJc w:val="left"/>
      <w:pPr>
        <w:ind w:left="3228" w:hanging="341"/>
      </w:pPr>
      <w:rPr>
        <w:rFonts w:hint="default"/>
        <w:lang w:val="en-US" w:eastAsia="en-US" w:bidi="ar-SA"/>
      </w:rPr>
    </w:lvl>
    <w:lvl w:ilvl="4" w:tplc="8F9CDA56">
      <w:numFmt w:val="bullet"/>
      <w:lvlText w:val="•"/>
      <w:lvlJc w:val="left"/>
      <w:pPr>
        <w:ind w:left="4144" w:hanging="341"/>
      </w:pPr>
      <w:rPr>
        <w:rFonts w:hint="default"/>
        <w:lang w:val="en-US" w:eastAsia="en-US" w:bidi="ar-SA"/>
      </w:rPr>
    </w:lvl>
    <w:lvl w:ilvl="5" w:tplc="C26C335E">
      <w:numFmt w:val="bullet"/>
      <w:lvlText w:val="•"/>
      <w:lvlJc w:val="left"/>
      <w:pPr>
        <w:ind w:left="5060" w:hanging="341"/>
      </w:pPr>
      <w:rPr>
        <w:rFonts w:hint="default"/>
        <w:lang w:val="en-US" w:eastAsia="en-US" w:bidi="ar-SA"/>
      </w:rPr>
    </w:lvl>
    <w:lvl w:ilvl="6" w:tplc="14A0A138">
      <w:numFmt w:val="bullet"/>
      <w:lvlText w:val="•"/>
      <w:lvlJc w:val="left"/>
      <w:pPr>
        <w:ind w:left="5976" w:hanging="341"/>
      </w:pPr>
      <w:rPr>
        <w:rFonts w:hint="default"/>
        <w:lang w:val="en-US" w:eastAsia="en-US" w:bidi="ar-SA"/>
      </w:rPr>
    </w:lvl>
    <w:lvl w:ilvl="7" w:tplc="7EC4BD9C">
      <w:numFmt w:val="bullet"/>
      <w:lvlText w:val="•"/>
      <w:lvlJc w:val="left"/>
      <w:pPr>
        <w:ind w:left="6892" w:hanging="341"/>
      </w:pPr>
      <w:rPr>
        <w:rFonts w:hint="default"/>
        <w:lang w:val="en-US" w:eastAsia="en-US" w:bidi="ar-SA"/>
      </w:rPr>
    </w:lvl>
    <w:lvl w:ilvl="8" w:tplc="C520EC04">
      <w:numFmt w:val="bullet"/>
      <w:lvlText w:val="•"/>
      <w:lvlJc w:val="left"/>
      <w:pPr>
        <w:ind w:left="7808" w:hanging="341"/>
      </w:pPr>
      <w:rPr>
        <w:rFonts w:hint="default"/>
        <w:lang w:val="en-US" w:eastAsia="en-US" w:bidi="ar-SA"/>
      </w:rPr>
    </w:lvl>
  </w:abstractNum>
  <w:abstractNum w:abstractNumId="11" w15:restartNumberingAfterBreak="0">
    <w:nsid w:val="5BCD03DD"/>
    <w:multiLevelType w:val="hybridMultilevel"/>
    <w:tmpl w:val="6328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C758F9"/>
    <w:multiLevelType w:val="hybridMultilevel"/>
    <w:tmpl w:val="20441CD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1E70029"/>
    <w:multiLevelType w:val="hybridMultilevel"/>
    <w:tmpl w:val="8C4E30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284034F"/>
    <w:multiLevelType w:val="hybridMultilevel"/>
    <w:tmpl w:val="87A65CAE"/>
    <w:lvl w:ilvl="0" w:tplc="99F258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BE776E"/>
    <w:multiLevelType w:val="hybridMultilevel"/>
    <w:tmpl w:val="00EA8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2542574">
    <w:abstractNumId w:val="7"/>
  </w:num>
  <w:num w:numId="2" w16cid:durableId="1646471505">
    <w:abstractNumId w:val="11"/>
  </w:num>
  <w:num w:numId="3" w16cid:durableId="1602638611">
    <w:abstractNumId w:val="6"/>
  </w:num>
  <w:num w:numId="4" w16cid:durableId="320736787">
    <w:abstractNumId w:val="10"/>
  </w:num>
  <w:num w:numId="5" w16cid:durableId="458960049">
    <w:abstractNumId w:val="3"/>
  </w:num>
  <w:num w:numId="6" w16cid:durableId="1367827554">
    <w:abstractNumId w:val="9"/>
  </w:num>
  <w:num w:numId="7" w16cid:durableId="17048415">
    <w:abstractNumId w:val="5"/>
  </w:num>
  <w:num w:numId="8" w16cid:durableId="985890355">
    <w:abstractNumId w:val="15"/>
  </w:num>
  <w:num w:numId="9" w16cid:durableId="576792535">
    <w:abstractNumId w:val="0"/>
  </w:num>
  <w:num w:numId="10" w16cid:durableId="552735801">
    <w:abstractNumId w:val="12"/>
  </w:num>
  <w:num w:numId="11" w16cid:durableId="232278942">
    <w:abstractNumId w:val="14"/>
  </w:num>
  <w:num w:numId="12" w16cid:durableId="16591659">
    <w:abstractNumId w:val="1"/>
  </w:num>
  <w:num w:numId="13" w16cid:durableId="828866008">
    <w:abstractNumId w:val="13"/>
  </w:num>
  <w:num w:numId="14" w16cid:durableId="849955627">
    <w:abstractNumId w:val="2"/>
  </w:num>
  <w:num w:numId="15" w16cid:durableId="463471176">
    <w:abstractNumId w:val="4"/>
  </w:num>
  <w:num w:numId="16" w16cid:durableId="4913318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ine Haarmann">
    <w15:presenceInfo w15:providerId="AD" w15:userId="S-1-5-21-4095628063-3556742122-3606576086-274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9DE"/>
    <w:rsid w:val="00033BED"/>
    <w:rsid w:val="00287512"/>
    <w:rsid w:val="002A08A1"/>
    <w:rsid w:val="00356A93"/>
    <w:rsid w:val="00383014"/>
    <w:rsid w:val="007D3949"/>
    <w:rsid w:val="00894E35"/>
    <w:rsid w:val="008E06AB"/>
    <w:rsid w:val="00963BA0"/>
    <w:rsid w:val="00AE473D"/>
    <w:rsid w:val="00B12CCE"/>
    <w:rsid w:val="00B53085"/>
    <w:rsid w:val="00C81178"/>
    <w:rsid w:val="00D37BF6"/>
    <w:rsid w:val="00E369DE"/>
    <w:rsid w:val="00E4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DA03"/>
  <w15:chartTrackingRefBased/>
  <w15:docId w15:val="{9AA01586-0BB4-4C77-9C92-9C42A8A0F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369DE"/>
    <w:pPr>
      <w:ind w:left="720"/>
      <w:contextualSpacing/>
    </w:pPr>
  </w:style>
  <w:style w:type="paragraph" w:styleId="BodyText">
    <w:name w:val="Body Text"/>
    <w:basedOn w:val="Normal"/>
    <w:link w:val="BodyTextChar"/>
    <w:uiPriority w:val="1"/>
    <w:qFormat/>
    <w:rsid w:val="00E369D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369D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369DE"/>
    <w:rPr>
      <w:sz w:val="16"/>
      <w:szCs w:val="16"/>
    </w:rPr>
  </w:style>
  <w:style w:type="paragraph" w:styleId="CommentText">
    <w:name w:val="annotation text"/>
    <w:basedOn w:val="Normal"/>
    <w:link w:val="CommentTextChar"/>
    <w:uiPriority w:val="99"/>
    <w:semiHidden/>
    <w:unhideWhenUsed/>
    <w:rsid w:val="00E369DE"/>
    <w:pPr>
      <w:spacing w:line="240" w:lineRule="auto"/>
    </w:pPr>
    <w:rPr>
      <w:sz w:val="20"/>
      <w:szCs w:val="20"/>
    </w:rPr>
  </w:style>
  <w:style w:type="character" w:customStyle="1" w:styleId="CommentTextChar">
    <w:name w:val="Comment Text Char"/>
    <w:basedOn w:val="DefaultParagraphFont"/>
    <w:link w:val="CommentText"/>
    <w:uiPriority w:val="99"/>
    <w:semiHidden/>
    <w:rsid w:val="00E369DE"/>
    <w:rPr>
      <w:sz w:val="20"/>
      <w:szCs w:val="20"/>
    </w:rPr>
  </w:style>
  <w:style w:type="paragraph" w:styleId="CommentSubject">
    <w:name w:val="annotation subject"/>
    <w:basedOn w:val="CommentText"/>
    <w:next w:val="CommentText"/>
    <w:link w:val="CommentSubjectChar"/>
    <w:uiPriority w:val="99"/>
    <w:semiHidden/>
    <w:unhideWhenUsed/>
    <w:rsid w:val="00E369DE"/>
    <w:rPr>
      <w:b/>
      <w:bCs/>
    </w:rPr>
  </w:style>
  <w:style w:type="character" w:customStyle="1" w:styleId="CommentSubjectChar">
    <w:name w:val="Comment Subject Char"/>
    <w:basedOn w:val="CommentTextChar"/>
    <w:link w:val="CommentSubject"/>
    <w:uiPriority w:val="99"/>
    <w:semiHidden/>
    <w:rsid w:val="00E369DE"/>
    <w:rPr>
      <w:b/>
      <w:bCs/>
      <w:sz w:val="20"/>
      <w:szCs w:val="20"/>
    </w:rPr>
  </w:style>
  <w:style w:type="paragraph" w:styleId="BalloonText">
    <w:name w:val="Balloon Text"/>
    <w:basedOn w:val="Normal"/>
    <w:link w:val="BalloonTextChar"/>
    <w:uiPriority w:val="99"/>
    <w:semiHidden/>
    <w:unhideWhenUsed/>
    <w:rsid w:val="00E36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9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2816F-1202-4710-9B34-5D8A9D07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Haarmann</dc:creator>
  <cp:keywords/>
  <dc:description/>
  <cp:lastModifiedBy>Caroline Haarmann</cp:lastModifiedBy>
  <cp:revision>2</cp:revision>
  <dcterms:created xsi:type="dcterms:W3CDTF">2023-10-31T16:28:00Z</dcterms:created>
  <dcterms:modified xsi:type="dcterms:W3CDTF">2023-10-31T16:28:00Z</dcterms:modified>
</cp:coreProperties>
</file>